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552FE" w14:textId="77777777" w:rsidR="000457F8" w:rsidRPr="009A34E9" w:rsidRDefault="000457F8" w:rsidP="000457F8">
      <w:pPr>
        <w:pStyle w:val="TEBISOberschrift1Ebene"/>
      </w:pPr>
      <w:r w:rsidRPr="009A34E9">
        <w:t>Kalk brennen, löschen und abbinden</w:t>
      </w:r>
    </w:p>
    <w:p w14:paraId="222D99AA" w14:textId="77777777" w:rsidR="000457F8" w:rsidRPr="009A34E9" w:rsidRDefault="000457F8" w:rsidP="000457F8">
      <w:pPr>
        <w:pStyle w:val="TEBISOUnterzeile"/>
      </w:pPr>
      <w:r w:rsidRPr="009A34E9">
        <w:t>Didaktischer Kommentar</w:t>
      </w:r>
    </w:p>
    <w:p w14:paraId="4A6CDBDC" w14:textId="77777777" w:rsidR="000457F8" w:rsidRDefault="000457F8" w:rsidP="000457F8"/>
    <w:p w14:paraId="4D3B5D3D" w14:textId="77777777" w:rsidR="000457F8" w:rsidRDefault="000457F8" w:rsidP="000457F8">
      <w:r>
        <w:t xml:space="preserve">In diesem Versuch wird Kalk in etwas </w:t>
      </w:r>
      <w:proofErr w:type="spellStart"/>
      <w:r>
        <w:t>grösseren</w:t>
      </w:r>
      <w:proofErr w:type="spellEnd"/>
      <w:r>
        <w:t xml:space="preserve"> Mengen gebrannt und dafür auf den CO</w:t>
      </w:r>
      <w:r w:rsidRPr="00B079C2">
        <w:rPr>
          <w:vertAlign w:val="subscript"/>
        </w:rPr>
        <w:t>2</w:t>
      </w:r>
      <w:r>
        <w:t>-Nachweis verzichtet. Um genügend Hitze zu erzeugen,</w:t>
      </w:r>
      <w:r w:rsidDel="009A34E9">
        <w:t xml:space="preserve"> </w:t>
      </w:r>
      <w:r>
        <w:t>verwendet man am besten einen Porzellantiegel und zwei effiziente Gasbrenner. Der sogenannte gebrannte Kalk (</w:t>
      </w:r>
      <w:proofErr w:type="spellStart"/>
      <w:r>
        <w:t>CaO</w:t>
      </w:r>
      <w:proofErr w:type="spellEnd"/>
      <w:r>
        <w:t>) kann dann im nächsten Schritt „gelöscht“ werden, dies ergibt Ca(OH)</w:t>
      </w:r>
      <w:r w:rsidRPr="009E2FA6">
        <w:rPr>
          <w:vertAlign w:val="subscript"/>
        </w:rPr>
        <w:t>2</w:t>
      </w:r>
      <w:r>
        <w:t xml:space="preserve">. Daraus entsteht der eigentliche Zement, der – zusammengemischt mit Sand, Kies und Wasser – in Formen gegossen werden kann. Danach folgt der Aushärtungsprozess zum festen und harten Beton. </w:t>
      </w:r>
    </w:p>
    <w:p w14:paraId="7974D096" w14:textId="77777777" w:rsidR="000457F8" w:rsidRDefault="000457F8" w:rsidP="000457F8">
      <w:r>
        <w:t xml:space="preserve">Die </w:t>
      </w:r>
      <w:commentRangeStart w:id="0"/>
      <w:r>
        <w:t>chemischen Reaktionen der Teilschritte sind folgende:</w:t>
      </w:r>
      <w:commentRangeEnd w:id="0"/>
      <w:r>
        <w:rPr>
          <w:rStyle w:val="Kommentarzeichen"/>
        </w:rPr>
        <w:commentReference w:id="0"/>
      </w:r>
    </w:p>
    <w:p w14:paraId="5E608B32" w14:textId="04179ACF" w:rsidR="003857DD" w:rsidRDefault="003857DD" w:rsidP="000457F8">
      <w:pPr>
        <w:rPr>
          <w:ins w:id="1" w:author="von Arx Matthias" w:date="2020-11-11T13:08:00Z"/>
        </w:rPr>
      </w:pPr>
      <w:ins w:id="2" w:author="von Arx Matthias" w:date="2020-11-11T13:08:00Z">
        <w:r>
          <w:t>Kalk brennen:</w:t>
        </w:r>
      </w:ins>
    </w:p>
    <w:p w14:paraId="7ECC54F3" w14:textId="77777777" w:rsidR="003857DD" w:rsidRPr="00AB46A7" w:rsidRDefault="003857DD" w:rsidP="003857DD">
      <w:pPr>
        <w:rPr>
          <w:ins w:id="3" w:author="von Arx Matthias" w:date="2020-11-11T13:08:00Z"/>
          <w:lang w:val="en-US"/>
        </w:rPr>
      </w:pPr>
      <w:ins w:id="4" w:author="von Arx Matthias" w:date="2020-11-11T13:08:00Z">
        <w:r w:rsidRPr="00AB46A7">
          <w:rPr>
            <w:lang w:val="en-US"/>
          </w:rPr>
          <w:t>CaCO</w:t>
        </w:r>
        <w:r w:rsidRPr="00AB46A7">
          <w:rPr>
            <w:vertAlign w:val="subscript"/>
            <w:lang w:val="en-US"/>
          </w:rPr>
          <w:t>3</w:t>
        </w:r>
        <w:r w:rsidRPr="00AB46A7">
          <w:rPr>
            <w:lang w:val="en-US"/>
          </w:rPr>
          <w:tab/>
          <w:t>--&gt;</w:t>
        </w:r>
        <w:r w:rsidRPr="00AB46A7">
          <w:rPr>
            <w:lang w:val="en-US"/>
          </w:rPr>
          <w:tab/>
        </w:r>
        <w:proofErr w:type="spellStart"/>
        <w:r w:rsidRPr="00AB46A7">
          <w:rPr>
            <w:lang w:val="en-US"/>
          </w:rPr>
          <w:t>CaO</w:t>
        </w:r>
        <w:proofErr w:type="spellEnd"/>
        <w:r w:rsidRPr="00AB46A7">
          <w:rPr>
            <w:lang w:val="en-US"/>
          </w:rPr>
          <w:tab/>
        </w:r>
        <w:r w:rsidRPr="00AB46A7">
          <w:rPr>
            <w:lang w:val="en-US"/>
          </w:rPr>
          <w:tab/>
          <w:t>+</w:t>
        </w:r>
        <w:r w:rsidRPr="00AB46A7">
          <w:rPr>
            <w:lang w:val="en-US"/>
          </w:rPr>
          <w:tab/>
          <w:t>CO</w:t>
        </w:r>
        <w:r w:rsidRPr="00AB46A7">
          <w:rPr>
            <w:vertAlign w:val="subscript"/>
            <w:lang w:val="en-US"/>
          </w:rPr>
          <w:t>2</w:t>
        </w:r>
        <w:r w:rsidRPr="00AB46A7">
          <w:rPr>
            <w:lang w:val="en-US"/>
          </w:rPr>
          <w:tab/>
        </w:r>
        <w:r w:rsidRPr="00AB46A7">
          <w:rPr>
            <w:lang w:val="en-US"/>
          </w:rPr>
          <w:tab/>
        </w:r>
        <w:r w:rsidRPr="00AB46A7">
          <w:rPr>
            <w:lang w:val="en-US"/>
          </w:rPr>
          <w:tab/>
          <w:t>/</w:t>
        </w:r>
        <w:r w:rsidRPr="00AB46A7">
          <w:rPr>
            <w:lang w:val="en-US"/>
          </w:rPr>
          <w:tab/>
          <w:t>endotherm</w:t>
        </w:r>
      </w:ins>
    </w:p>
    <w:p w14:paraId="11730C1F" w14:textId="38C8F8A6" w:rsidR="000457F8" w:rsidRPr="003857DD" w:rsidRDefault="000457F8" w:rsidP="000457F8">
      <w:pPr>
        <w:rPr>
          <w:lang w:val="en-US"/>
          <w:rPrChange w:id="5" w:author="von Arx Matthias" w:date="2020-11-11T13:08:00Z">
            <w:rPr/>
          </w:rPrChange>
        </w:rPr>
      </w:pPr>
      <w:proofErr w:type="spellStart"/>
      <w:r w:rsidRPr="003857DD">
        <w:rPr>
          <w:lang w:val="en-US"/>
          <w:rPrChange w:id="6" w:author="von Arx Matthias" w:date="2020-11-11T13:08:00Z">
            <w:rPr/>
          </w:rPrChange>
        </w:rPr>
        <w:t>Kalk</w:t>
      </w:r>
      <w:proofErr w:type="spellEnd"/>
      <w:r w:rsidRPr="003857DD">
        <w:rPr>
          <w:lang w:val="en-US"/>
          <w:rPrChange w:id="7" w:author="von Arx Matthias" w:date="2020-11-11T13:08:00Z">
            <w:rPr/>
          </w:rPrChange>
        </w:rPr>
        <w:t xml:space="preserve"> </w:t>
      </w:r>
      <w:proofErr w:type="spellStart"/>
      <w:r w:rsidRPr="003857DD">
        <w:rPr>
          <w:lang w:val="en-US"/>
          <w:rPrChange w:id="8" w:author="von Arx Matthias" w:date="2020-11-11T13:08:00Z">
            <w:rPr/>
          </w:rPrChange>
        </w:rPr>
        <w:t>löschen</w:t>
      </w:r>
      <w:proofErr w:type="spellEnd"/>
      <w:r w:rsidRPr="003857DD">
        <w:rPr>
          <w:lang w:val="en-US"/>
          <w:rPrChange w:id="9" w:author="von Arx Matthias" w:date="2020-11-11T13:08:00Z">
            <w:rPr/>
          </w:rPrChange>
        </w:rPr>
        <w:t>:</w:t>
      </w:r>
    </w:p>
    <w:p w14:paraId="05A4BE08" w14:textId="67A501B5" w:rsidR="000457F8" w:rsidRPr="003857DD" w:rsidRDefault="000457F8" w:rsidP="000457F8">
      <w:pPr>
        <w:rPr>
          <w:lang w:val="en-US"/>
          <w:rPrChange w:id="10" w:author="von Arx Matthias" w:date="2020-11-11T13:09:00Z">
            <w:rPr>
              <w:lang w:val="de-CH"/>
            </w:rPr>
          </w:rPrChange>
        </w:rPr>
      </w:pPr>
      <w:proofErr w:type="spellStart"/>
      <w:r w:rsidRPr="003857DD">
        <w:rPr>
          <w:lang w:val="en-US"/>
          <w:rPrChange w:id="11" w:author="von Arx Matthias" w:date="2020-11-11T13:09:00Z">
            <w:rPr>
              <w:lang w:val="de-CH"/>
            </w:rPr>
          </w:rPrChange>
        </w:rPr>
        <w:t>CaO</w:t>
      </w:r>
      <w:proofErr w:type="spellEnd"/>
      <w:r w:rsidRPr="003857DD">
        <w:rPr>
          <w:lang w:val="en-US"/>
          <w:rPrChange w:id="12" w:author="von Arx Matthias" w:date="2020-11-11T13:09:00Z">
            <w:rPr>
              <w:lang w:val="de-CH"/>
            </w:rPr>
          </w:rPrChange>
        </w:rPr>
        <w:tab/>
        <w:t>+</w:t>
      </w:r>
      <w:r w:rsidRPr="003857DD">
        <w:rPr>
          <w:lang w:val="en-US"/>
          <w:rPrChange w:id="13" w:author="von Arx Matthias" w:date="2020-11-11T13:09:00Z">
            <w:rPr>
              <w:lang w:val="de-CH"/>
            </w:rPr>
          </w:rPrChange>
        </w:rPr>
        <w:tab/>
        <w:t>H</w:t>
      </w:r>
      <w:r w:rsidRPr="003857DD">
        <w:rPr>
          <w:vertAlign w:val="subscript"/>
          <w:lang w:val="en-US"/>
          <w:rPrChange w:id="14" w:author="von Arx Matthias" w:date="2020-11-11T13:09:00Z">
            <w:rPr>
              <w:vertAlign w:val="subscript"/>
              <w:lang w:val="de-CH"/>
            </w:rPr>
          </w:rPrChange>
        </w:rPr>
        <w:t>2</w:t>
      </w:r>
      <w:r w:rsidRPr="003857DD">
        <w:rPr>
          <w:lang w:val="en-US"/>
          <w:rPrChange w:id="15" w:author="von Arx Matthias" w:date="2020-11-11T13:09:00Z">
            <w:rPr>
              <w:lang w:val="de-CH"/>
            </w:rPr>
          </w:rPrChange>
        </w:rPr>
        <w:t>O</w:t>
      </w:r>
      <w:r w:rsidRPr="003857DD">
        <w:rPr>
          <w:lang w:val="en-US"/>
          <w:rPrChange w:id="16" w:author="von Arx Matthias" w:date="2020-11-11T13:09:00Z">
            <w:rPr>
              <w:lang w:val="de-CH"/>
            </w:rPr>
          </w:rPrChange>
        </w:rPr>
        <w:tab/>
        <w:t>--&gt;</w:t>
      </w:r>
      <w:r w:rsidRPr="003857DD">
        <w:rPr>
          <w:lang w:val="en-US"/>
          <w:rPrChange w:id="17" w:author="von Arx Matthias" w:date="2020-11-11T13:09:00Z">
            <w:rPr>
              <w:lang w:val="de-CH"/>
            </w:rPr>
          </w:rPrChange>
        </w:rPr>
        <w:tab/>
      </w:r>
      <w:proofErr w:type="gramStart"/>
      <w:r w:rsidRPr="003857DD">
        <w:rPr>
          <w:lang w:val="en-US"/>
          <w:rPrChange w:id="18" w:author="von Arx Matthias" w:date="2020-11-11T13:09:00Z">
            <w:rPr>
              <w:lang w:val="de-CH"/>
            </w:rPr>
          </w:rPrChange>
        </w:rPr>
        <w:t>Ca(</w:t>
      </w:r>
      <w:proofErr w:type="gramEnd"/>
      <w:r w:rsidRPr="003857DD">
        <w:rPr>
          <w:lang w:val="en-US"/>
          <w:rPrChange w:id="19" w:author="von Arx Matthias" w:date="2020-11-11T13:09:00Z">
            <w:rPr>
              <w:lang w:val="de-CH"/>
            </w:rPr>
          </w:rPrChange>
        </w:rPr>
        <w:t>OH)</w:t>
      </w:r>
      <w:r w:rsidRPr="003857DD">
        <w:rPr>
          <w:vertAlign w:val="subscript"/>
          <w:lang w:val="en-US"/>
          <w:rPrChange w:id="20" w:author="von Arx Matthias" w:date="2020-11-11T13:09:00Z">
            <w:rPr>
              <w:vertAlign w:val="subscript"/>
              <w:lang w:val="de-CH"/>
            </w:rPr>
          </w:rPrChange>
        </w:rPr>
        <w:t xml:space="preserve"> 2</w:t>
      </w:r>
      <w:r w:rsidRPr="003857DD">
        <w:rPr>
          <w:lang w:val="en-US"/>
          <w:rPrChange w:id="21" w:author="von Arx Matthias" w:date="2020-11-11T13:09:00Z">
            <w:rPr>
              <w:lang w:val="de-CH"/>
            </w:rPr>
          </w:rPrChange>
        </w:rPr>
        <w:tab/>
      </w:r>
      <w:ins w:id="22" w:author="von Arx Matthias" w:date="2020-11-11T13:08:00Z">
        <w:r w:rsidR="003857DD" w:rsidRPr="003857DD">
          <w:rPr>
            <w:lang w:val="en-US"/>
            <w:rPrChange w:id="23" w:author="von Arx Matthias" w:date="2020-11-11T13:09:00Z">
              <w:rPr>
                <w:lang w:val="de-CH"/>
              </w:rPr>
            </w:rPrChange>
          </w:rPr>
          <w:tab/>
        </w:r>
      </w:ins>
      <w:r w:rsidRPr="003857DD">
        <w:rPr>
          <w:lang w:val="en-US"/>
          <w:rPrChange w:id="24" w:author="von Arx Matthias" w:date="2020-11-11T13:09:00Z">
            <w:rPr>
              <w:lang w:val="de-CH"/>
            </w:rPr>
          </w:rPrChange>
        </w:rPr>
        <w:t xml:space="preserve">/ </w:t>
      </w:r>
      <w:r w:rsidRPr="003857DD">
        <w:rPr>
          <w:lang w:val="en-US"/>
          <w:rPrChange w:id="25" w:author="von Arx Matthias" w:date="2020-11-11T13:09:00Z">
            <w:rPr>
              <w:lang w:val="de-CH"/>
            </w:rPr>
          </w:rPrChange>
        </w:rPr>
        <w:tab/>
      </w:r>
      <w:proofErr w:type="spellStart"/>
      <w:r w:rsidRPr="003857DD">
        <w:rPr>
          <w:lang w:val="en-US"/>
          <w:rPrChange w:id="26" w:author="von Arx Matthias" w:date="2020-11-11T13:09:00Z">
            <w:rPr>
              <w:lang w:val="de-CH"/>
            </w:rPr>
          </w:rPrChange>
        </w:rPr>
        <w:t>exotherm</w:t>
      </w:r>
      <w:proofErr w:type="spellEnd"/>
    </w:p>
    <w:p w14:paraId="1C1AF84C" w14:textId="77777777" w:rsidR="000457F8" w:rsidRPr="003857DD" w:rsidRDefault="000457F8" w:rsidP="000457F8">
      <w:r w:rsidRPr="003857DD">
        <w:t>Kalk aushärten:</w:t>
      </w:r>
    </w:p>
    <w:p w14:paraId="51B448B6" w14:textId="77777777" w:rsidR="000457F8" w:rsidRPr="003857DD" w:rsidRDefault="000457F8" w:rsidP="000457F8">
      <w:pPr>
        <w:rPr>
          <w:lang w:val="de-CH"/>
          <w:rPrChange w:id="27" w:author="von Arx Matthias" w:date="2020-11-11T13:08:00Z">
            <w:rPr>
              <w:lang w:val="en-US"/>
            </w:rPr>
          </w:rPrChange>
        </w:rPr>
      </w:pPr>
      <w:proofErr w:type="spellStart"/>
      <w:r w:rsidRPr="003857DD">
        <w:rPr>
          <w:lang w:val="de-CH"/>
          <w:rPrChange w:id="28" w:author="von Arx Matthias" w:date="2020-11-11T13:08:00Z">
            <w:rPr>
              <w:lang w:val="en-US"/>
            </w:rPr>
          </w:rPrChange>
        </w:rPr>
        <w:t>Ca</w:t>
      </w:r>
      <w:proofErr w:type="spellEnd"/>
      <w:r w:rsidRPr="003857DD">
        <w:rPr>
          <w:lang w:val="de-CH"/>
          <w:rPrChange w:id="29" w:author="von Arx Matthias" w:date="2020-11-11T13:08:00Z">
            <w:rPr>
              <w:lang w:val="en-US"/>
            </w:rPr>
          </w:rPrChange>
        </w:rPr>
        <w:t>(OH)</w:t>
      </w:r>
      <w:r w:rsidRPr="003857DD">
        <w:rPr>
          <w:vertAlign w:val="subscript"/>
          <w:lang w:val="de-CH"/>
          <w:rPrChange w:id="30" w:author="von Arx Matthias" w:date="2020-11-11T13:08:00Z">
            <w:rPr>
              <w:vertAlign w:val="subscript"/>
              <w:lang w:val="en-US"/>
            </w:rPr>
          </w:rPrChange>
        </w:rPr>
        <w:t xml:space="preserve"> 2</w:t>
      </w:r>
      <w:r w:rsidRPr="003857DD">
        <w:rPr>
          <w:lang w:val="de-CH"/>
          <w:rPrChange w:id="31" w:author="von Arx Matthias" w:date="2020-11-11T13:08:00Z">
            <w:rPr>
              <w:lang w:val="en-US"/>
            </w:rPr>
          </w:rPrChange>
        </w:rPr>
        <w:tab/>
        <w:t>+</w:t>
      </w:r>
      <w:r w:rsidRPr="003857DD">
        <w:rPr>
          <w:lang w:val="de-CH"/>
          <w:rPrChange w:id="32" w:author="von Arx Matthias" w:date="2020-11-11T13:08:00Z">
            <w:rPr>
              <w:lang w:val="en-US"/>
            </w:rPr>
          </w:rPrChange>
        </w:rPr>
        <w:tab/>
        <w:t>CO</w:t>
      </w:r>
      <w:r w:rsidRPr="003857DD">
        <w:rPr>
          <w:vertAlign w:val="subscript"/>
          <w:lang w:val="de-CH"/>
          <w:rPrChange w:id="33" w:author="von Arx Matthias" w:date="2020-11-11T13:08:00Z">
            <w:rPr>
              <w:vertAlign w:val="subscript"/>
              <w:lang w:val="en-US"/>
            </w:rPr>
          </w:rPrChange>
        </w:rPr>
        <w:t>2</w:t>
      </w:r>
      <w:r w:rsidRPr="003857DD">
        <w:rPr>
          <w:lang w:val="de-CH"/>
          <w:rPrChange w:id="34" w:author="von Arx Matthias" w:date="2020-11-11T13:08:00Z">
            <w:rPr>
              <w:lang w:val="en-US"/>
            </w:rPr>
          </w:rPrChange>
        </w:rPr>
        <w:tab/>
        <w:t>--&gt;</w:t>
      </w:r>
      <w:r w:rsidRPr="003857DD">
        <w:rPr>
          <w:lang w:val="de-CH"/>
          <w:rPrChange w:id="35" w:author="von Arx Matthias" w:date="2020-11-11T13:08:00Z">
            <w:rPr>
              <w:lang w:val="en-US"/>
            </w:rPr>
          </w:rPrChange>
        </w:rPr>
        <w:tab/>
        <w:t>CaCO</w:t>
      </w:r>
      <w:r w:rsidRPr="003857DD">
        <w:rPr>
          <w:vertAlign w:val="subscript"/>
          <w:lang w:val="de-CH"/>
          <w:rPrChange w:id="36" w:author="von Arx Matthias" w:date="2020-11-11T13:08:00Z">
            <w:rPr>
              <w:vertAlign w:val="subscript"/>
              <w:lang w:val="en-US"/>
            </w:rPr>
          </w:rPrChange>
        </w:rPr>
        <w:t>3</w:t>
      </w:r>
      <w:r w:rsidRPr="003857DD">
        <w:rPr>
          <w:lang w:val="de-CH"/>
          <w:rPrChange w:id="37" w:author="von Arx Matthias" w:date="2020-11-11T13:08:00Z">
            <w:rPr>
              <w:lang w:val="en-US"/>
            </w:rPr>
          </w:rPrChange>
        </w:rPr>
        <w:tab/>
      </w:r>
      <w:r w:rsidRPr="003857DD">
        <w:rPr>
          <w:lang w:val="de-CH"/>
          <w:rPrChange w:id="38" w:author="von Arx Matthias" w:date="2020-11-11T13:08:00Z">
            <w:rPr>
              <w:lang w:val="en-US"/>
            </w:rPr>
          </w:rPrChange>
        </w:rPr>
        <w:tab/>
        <w:t>+</w:t>
      </w:r>
      <w:r w:rsidRPr="003857DD">
        <w:rPr>
          <w:lang w:val="de-CH"/>
          <w:rPrChange w:id="39" w:author="von Arx Matthias" w:date="2020-11-11T13:08:00Z">
            <w:rPr>
              <w:lang w:val="en-US"/>
            </w:rPr>
          </w:rPrChange>
        </w:rPr>
        <w:tab/>
        <w:t>H</w:t>
      </w:r>
      <w:r w:rsidRPr="003857DD">
        <w:rPr>
          <w:vertAlign w:val="subscript"/>
          <w:lang w:val="de-CH"/>
          <w:rPrChange w:id="40" w:author="von Arx Matthias" w:date="2020-11-11T13:08:00Z">
            <w:rPr>
              <w:vertAlign w:val="subscript"/>
              <w:lang w:val="en-US"/>
            </w:rPr>
          </w:rPrChange>
        </w:rPr>
        <w:t>2</w:t>
      </w:r>
      <w:r w:rsidRPr="003857DD">
        <w:rPr>
          <w:lang w:val="de-CH"/>
          <w:rPrChange w:id="41" w:author="von Arx Matthias" w:date="2020-11-11T13:08:00Z">
            <w:rPr>
              <w:lang w:val="en-US"/>
            </w:rPr>
          </w:rPrChange>
        </w:rPr>
        <w:t>O</w:t>
      </w:r>
      <w:r w:rsidRPr="003857DD">
        <w:rPr>
          <w:lang w:val="de-CH"/>
          <w:rPrChange w:id="42" w:author="von Arx Matthias" w:date="2020-11-11T13:08:00Z">
            <w:rPr>
              <w:lang w:val="en-US"/>
            </w:rPr>
          </w:rPrChange>
        </w:rPr>
        <w:tab/>
        <w:t>/</w:t>
      </w:r>
      <w:r w:rsidRPr="003857DD">
        <w:rPr>
          <w:lang w:val="de-CH"/>
          <w:rPrChange w:id="43" w:author="von Arx Matthias" w:date="2020-11-11T13:08:00Z">
            <w:rPr>
              <w:lang w:val="en-US"/>
            </w:rPr>
          </w:rPrChange>
        </w:rPr>
        <w:tab/>
        <w:t>exotherm</w:t>
      </w:r>
    </w:p>
    <w:p w14:paraId="0C564470" w14:textId="0507D010" w:rsidR="000457F8" w:rsidRDefault="000457F8" w:rsidP="000457F8">
      <w:pPr>
        <w:rPr>
          <w:lang w:val="de-CH"/>
        </w:rPr>
      </w:pPr>
      <w:r>
        <w:rPr>
          <w:lang w:val="de-CH"/>
        </w:rPr>
        <w:t>Das Bild mit dem pH-Indikator-Streifen macht deutlich, dass der gelöschte Kalk stark basisch reagiert. Dies ist aufgrund der Hydroxid-Ionen (OH</w:t>
      </w:r>
      <w:r w:rsidRPr="002715A1">
        <w:rPr>
          <w:vertAlign w:val="superscript"/>
          <w:lang w:val="de-CH"/>
        </w:rPr>
        <w:t>-</w:t>
      </w:r>
      <w:r>
        <w:rPr>
          <w:lang w:val="de-CH"/>
        </w:rPr>
        <w:t xml:space="preserve">) nicht erstaunlich. </w:t>
      </w:r>
      <w:commentRangeStart w:id="44"/>
      <w:commentRangeStart w:id="45"/>
      <w:r>
        <w:rPr>
          <w:lang w:val="de-CH"/>
        </w:rPr>
        <w:t>Daher ist bei der Verarbeitung von Zement Handschuhe zu tragen, um die Haut zu schützen</w:t>
      </w:r>
      <w:ins w:id="46" w:author="von Arx Matthias" w:date="2020-11-11T13:09:00Z">
        <w:r w:rsidR="003857DD">
          <w:rPr>
            <w:lang w:val="de-CH"/>
          </w:rPr>
          <w:t xml:space="preserve"> Im Laborbetrieb trägt man zusätzlich eine Schutzbrille</w:t>
        </w:r>
      </w:ins>
      <w:r>
        <w:rPr>
          <w:lang w:val="de-CH"/>
        </w:rPr>
        <w:t>.</w:t>
      </w:r>
      <w:commentRangeEnd w:id="44"/>
      <w:r>
        <w:rPr>
          <w:rStyle w:val="Kommentarzeichen"/>
        </w:rPr>
        <w:commentReference w:id="44"/>
      </w:r>
      <w:commentRangeEnd w:id="45"/>
      <w:r w:rsidR="003857DD">
        <w:rPr>
          <w:rStyle w:val="Kommentarzeichen"/>
        </w:rPr>
        <w:commentReference w:id="45"/>
      </w:r>
    </w:p>
    <w:p w14:paraId="648C39C1" w14:textId="77777777" w:rsidR="000457F8" w:rsidRDefault="000457F8" w:rsidP="000457F8">
      <w:pPr>
        <w:rPr>
          <w:lang w:val="de-CH"/>
        </w:rPr>
      </w:pPr>
      <w:r w:rsidRPr="007C2C91">
        <w:rPr>
          <w:lang w:val="de-CH"/>
        </w:rPr>
        <w:t xml:space="preserve">Mit dem </w:t>
      </w:r>
      <w:r>
        <w:rPr>
          <w:lang w:val="de-CH"/>
        </w:rPr>
        <w:t>Aushärten</w:t>
      </w:r>
      <w:r w:rsidRPr="007C2C91">
        <w:rPr>
          <w:lang w:val="de-CH"/>
        </w:rPr>
        <w:t xml:space="preserve"> schliesst sich der </w:t>
      </w:r>
      <w:r>
        <w:rPr>
          <w:lang w:val="de-CH"/>
        </w:rPr>
        <w:t>(technische Kalk-)Kreislauf. Aus dem Kalk ist am Ende wieder Kalk geworden, der mit Sand und Steinen durchsetzt sehr druckfest und hart ist. Mithilfe der chemischen und technischen Verarbeitung wurde der Kalk im Verlauf des Prozesses in eine giessbare Form gebracht (deshalb: «flüssiger Stein»). Dies ermöglicht eine Fülle von Anwendungsmöglichkeiten bezüglich Form, Stabilitä</w:t>
      </w:r>
      <w:bookmarkStart w:id="47" w:name="_GoBack"/>
      <w:bookmarkEnd w:id="47"/>
      <w:r>
        <w:rPr>
          <w:lang w:val="de-CH"/>
        </w:rPr>
        <w:t>t, etc. Echt clever (s. Untereinheiten 2 und 4)!</w:t>
      </w:r>
    </w:p>
    <w:p w14:paraId="72907C60" w14:textId="77777777" w:rsidR="000457F8" w:rsidRDefault="000457F8" w:rsidP="000457F8">
      <w:pPr>
        <w:rPr>
          <w:lang w:val="de-CH"/>
        </w:rPr>
      </w:pPr>
      <w:r>
        <w:rPr>
          <w:lang w:val="de-CH"/>
        </w:rPr>
        <w:t>Allerdings wird dabei sehr viel Energie benötigt. 8 Prozent des gesamten weltweiten CO</w:t>
      </w:r>
      <w:r w:rsidRPr="00E87DFF">
        <w:rPr>
          <w:vertAlign w:val="subscript"/>
          <w:lang w:val="de-CH"/>
        </w:rPr>
        <w:t>2</w:t>
      </w:r>
      <w:r>
        <w:rPr>
          <w:lang w:val="de-CH"/>
        </w:rPr>
        <w:t>-Ausstosses geht auf das Konto der Zementproduktion. Das ist ein echtes und ungelöstes Problem (siehe auch 5.1_Das-CO2-Problem).</w:t>
      </w:r>
    </w:p>
    <w:p w14:paraId="2C0051DB" w14:textId="77777777" w:rsidR="000457F8" w:rsidRDefault="000457F8" w:rsidP="000457F8">
      <w:pPr>
        <w:rPr>
          <w:lang w:val="de-CH"/>
        </w:rPr>
      </w:pPr>
      <w:r>
        <w:rPr>
          <w:lang w:val="de-CH"/>
        </w:rPr>
        <w:t>Die Theorie zum technischen Kalkkreislauf kann mit den Lernenden anhand des Lehrbuchauszugs aus «Prisma – Natur und Technik» Band 2, S. 70 erarbeitet werden. Alternativ kann auch der entsprechende Wikipedia-Artikel verwendet werden (</w:t>
      </w:r>
      <w:hyperlink r:id="rId10" w:history="1">
        <w:r w:rsidRPr="00342D33">
          <w:rPr>
            <w:rStyle w:val="Hyperlink"/>
            <w:lang w:val="de-CH"/>
          </w:rPr>
          <w:t>https://de.wikipedia.org/wiki/Technischer_Kalkkreislauf</w:t>
        </w:r>
      </w:hyperlink>
      <w:r>
        <w:rPr>
          <w:lang w:val="de-CH"/>
        </w:rPr>
        <w:t>).</w:t>
      </w:r>
    </w:p>
    <w:p w14:paraId="23511674" w14:textId="77777777" w:rsidR="000457F8" w:rsidRPr="007C2C91" w:rsidRDefault="000457F8" w:rsidP="000457F8">
      <w:pPr>
        <w:rPr>
          <w:lang w:val="de-CH"/>
        </w:rPr>
      </w:pPr>
      <w:r>
        <w:rPr>
          <w:lang w:val="de-CH"/>
        </w:rPr>
        <w:t>Der heute in der Baupraxis verwendete Zement entspricht nicht dem einfachen Grundrezept, mit dem wir in dieser Lehreinheit arbeiten. Beim Brennen des Kalks werden weitere Mineralien und Hilfsstoffe zugefügt. Der Hauptvorteil liegt darin, dass das Aushärten nicht mehr an der Luft stattfinden muss, sondern unter Wasser (also auch ohne CO</w:t>
      </w:r>
      <w:r w:rsidRPr="0004374E">
        <w:rPr>
          <w:vertAlign w:val="subscript"/>
          <w:lang w:val="de-CH"/>
        </w:rPr>
        <w:t>2</w:t>
      </w:r>
      <w:r>
        <w:rPr>
          <w:lang w:val="de-CH"/>
        </w:rPr>
        <w:t>) stattfinden kann. Dies erlaubt Anwendungen, die früher unmöglich waren. Das Theorieblatt 3.4 vermittelt einige Informationen zur Herstellung und zu den Eigenschaften der neueren Zement-Rezepturen.</w:t>
      </w:r>
      <w:r w:rsidRPr="00EB24B5">
        <w:rPr>
          <w:lang w:val="de-CH"/>
        </w:rPr>
        <w:t xml:space="preserve"> </w:t>
      </w:r>
    </w:p>
    <w:p w14:paraId="78D71616" w14:textId="77777777" w:rsidR="000457F8" w:rsidRPr="00EB0F2F" w:rsidRDefault="000457F8" w:rsidP="000457F8">
      <w:pPr>
        <w:rPr>
          <w:lang w:val="de-CH"/>
        </w:rPr>
      </w:pPr>
    </w:p>
    <w:p w14:paraId="6E7741CD" w14:textId="77777777" w:rsidR="000457F8" w:rsidRDefault="000457F8" w:rsidP="000457F8"/>
    <w:p w14:paraId="70244065" w14:textId="77777777" w:rsidR="000457F8" w:rsidRPr="00EE2F34" w:rsidRDefault="000457F8" w:rsidP="000457F8">
      <w:r>
        <w:t xml:space="preserve"> </w:t>
      </w:r>
    </w:p>
    <w:p w14:paraId="177A8456" w14:textId="77777777" w:rsidR="000457F8" w:rsidRDefault="000457F8" w:rsidP="00C115EC">
      <w:pPr>
        <w:pStyle w:val="TEBISOberschrift1Ebene"/>
      </w:pPr>
    </w:p>
    <w:p w14:paraId="1E690600" w14:textId="77777777" w:rsidR="000457F8" w:rsidRDefault="000457F8" w:rsidP="00C115EC">
      <w:pPr>
        <w:pStyle w:val="TEBISOberschrift1Ebene"/>
      </w:pPr>
    </w:p>
    <w:sectPr w:rsidR="000457F8" w:rsidSect="00564A1F">
      <w:headerReference w:type="default" r:id="rId11"/>
      <w:pgSz w:w="11900" w:h="16840"/>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örg Schmill" w:date="2020-07-30T14:09:00Z" w:initials="JS">
    <w:p w14:paraId="39C74453" w14:textId="77777777" w:rsidR="000457F8" w:rsidRDefault="000457F8" w:rsidP="000457F8">
      <w:pPr>
        <w:pStyle w:val="Kommentartext"/>
      </w:pPr>
      <w:r>
        <w:rPr>
          <w:rStyle w:val="Kommentarzeichen"/>
        </w:rPr>
        <w:annotationRef/>
      </w:r>
      <w:r>
        <w:t>Hier fehlt die Reaktionsgleichung für das Brennen des Kalks.</w:t>
      </w:r>
    </w:p>
  </w:comment>
  <w:comment w:id="44" w:author="Jörg Schmill" w:date="2020-07-30T14:13:00Z" w:initials="JS">
    <w:p w14:paraId="2C94F1B4" w14:textId="77777777" w:rsidR="000457F8" w:rsidRDefault="000457F8" w:rsidP="000457F8">
      <w:pPr>
        <w:pStyle w:val="Kommentartext"/>
      </w:pPr>
      <w:r>
        <w:rPr>
          <w:rStyle w:val="Kommentarzeichen"/>
        </w:rPr>
        <w:annotationRef/>
      </w:r>
      <w:r>
        <w:t>Es sollte auch eine Schutzbrille getragen werden!</w:t>
      </w:r>
    </w:p>
  </w:comment>
  <w:comment w:id="45" w:author="von Arx Matthias" w:date="2020-11-11T13:09:00Z" w:initials="vAM">
    <w:p w14:paraId="17637D61" w14:textId="1AD9A204" w:rsidR="003857DD" w:rsidRDefault="003857DD">
      <w:pPr>
        <w:pStyle w:val="Kommentartext"/>
      </w:pPr>
      <w:r>
        <w:rPr>
          <w:rStyle w:val="Kommentarzeichen"/>
        </w:rPr>
        <w:annotationRef/>
      </w:r>
      <w:r>
        <w:t>Ja, das ist richtig, danke! Allerdings wird das auf der Baustelle nicht umgesetzt. Habe aber die Formulierung angepasst.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C74453" w15:done="0"/>
  <w15:commentEx w15:paraId="2C94F1B4" w15:done="0"/>
  <w15:commentEx w15:paraId="17637D61" w15:paraIdParent="2C94F1B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D530D" w16cex:dateUtc="2020-07-30T12:09:00Z"/>
  <w16cex:commentExtensible w16cex:durableId="22CD5421" w16cex:dateUtc="2020-07-30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C74453" w16cid:durableId="22CD530D"/>
  <w16cid:commentId w16cid:paraId="2C94F1B4" w16cid:durableId="22CD54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755F3" w14:textId="77777777" w:rsidR="003A6A2A" w:rsidRDefault="003A6A2A" w:rsidP="005952F4">
      <w:r>
        <w:separator/>
      </w:r>
    </w:p>
  </w:endnote>
  <w:endnote w:type="continuationSeparator" w:id="0">
    <w:p w14:paraId="77776033" w14:textId="77777777" w:rsidR="003A6A2A" w:rsidRDefault="003A6A2A"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gyptienne F 55 Roman">
    <w:altName w:val="Calibri"/>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altName w:val="Calibri"/>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Egyptienne F 65">
    <w:altName w:val="Calibri"/>
    <w:panose1 w:val="00000000000000000000"/>
    <w:charset w:val="00"/>
    <w:family w:val="auto"/>
    <w:notTrueType/>
    <w:pitch w:val="variable"/>
    <w:sig w:usb0="00000003" w:usb1="00000000" w:usb2="00000000" w:usb3="00000000" w:csb0="00000001" w:csb1="00000000"/>
  </w:font>
  <w:font w:name="Univers 55 Roman">
    <w:altName w:val="Calibri"/>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00201" w14:textId="77777777" w:rsidR="003A6A2A" w:rsidRDefault="003A6A2A" w:rsidP="005952F4">
      <w:r>
        <w:separator/>
      </w:r>
    </w:p>
  </w:footnote>
  <w:footnote w:type="continuationSeparator" w:id="0">
    <w:p w14:paraId="3AE7C5BB" w14:textId="77777777" w:rsidR="003A6A2A" w:rsidRDefault="003A6A2A"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C4E1" w14:textId="0DCC177D" w:rsidR="00522437" w:rsidRPr="000457F8" w:rsidRDefault="000457F8" w:rsidP="000457F8">
    <w:pPr>
      <w:pStyle w:val="Kopfzeile"/>
    </w:pPr>
    <w:bookmarkStart w:id="48" w:name="OLE_LINK1"/>
    <w:bookmarkStart w:id="49" w:name="OLE_LINK2"/>
    <w:bookmarkStart w:id="50" w:name="_Hlk47004211"/>
    <w:r w:rsidRPr="000457F8">
      <w:t>Lehreinheit Beton, Untereinheit 3, Didaktischer Kommentar 3.</w:t>
    </w:r>
    <w:bookmarkEnd w:id="48"/>
    <w:bookmarkEnd w:id="49"/>
    <w:bookmarkEnd w:id="50"/>
    <w:r w:rsidRPr="000457F8">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8AED08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4624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9C96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1C8B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7C67E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C25C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323C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A30AD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80C9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50A5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9"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6"/>
  </w:num>
  <w:num w:numId="4">
    <w:abstractNumId w:val="30"/>
  </w:num>
  <w:num w:numId="5">
    <w:abstractNumId w:val="33"/>
  </w:num>
  <w:num w:numId="6">
    <w:abstractNumId w:val="32"/>
  </w:num>
  <w:num w:numId="7">
    <w:abstractNumId w:val="11"/>
  </w:num>
  <w:num w:numId="8">
    <w:abstractNumId w:val="16"/>
  </w:num>
  <w:num w:numId="9">
    <w:abstractNumId w:val="28"/>
  </w:num>
  <w:num w:numId="10">
    <w:abstractNumId w:val="12"/>
  </w:num>
  <w:num w:numId="11">
    <w:abstractNumId w:val="13"/>
  </w:num>
  <w:num w:numId="12">
    <w:abstractNumId w:val="24"/>
  </w:num>
  <w:num w:numId="13">
    <w:abstractNumId w:val="19"/>
  </w:num>
  <w:num w:numId="14">
    <w:abstractNumId w:val="34"/>
  </w:num>
  <w:num w:numId="15">
    <w:abstractNumId w:val="20"/>
  </w:num>
  <w:num w:numId="16">
    <w:abstractNumId w:val="17"/>
  </w:num>
  <w:num w:numId="17">
    <w:abstractNumId w:val="22"/>
  </w:num>
  <w:num w:numId="18">
    <w:abstractNumId w:val="14"/>
  </w:num>
  <w:num w:numId="19">
    <w:abstractNumId w:val="31"/>
  </w:num>
  <w:num w:numId="20">
    <w:abstractNumId w:val="25"/>
  </w:num>
  <w:num w:numId="21">
    <w:abstractNumId w:val="21"/>
  </w:num>
  <w:num w:numId="22">
    <w:abstractNumId w:val="29"/>
  </w:num>
  <w:num w:numId="23">
    <w:abstractNumId w:val="35"/>
  </w:num>
  <w:num w:numId="24">
    <w:abstractNumId w:val="18"/>
  </w:num>
  <w:num w:numId="25">
    <w:abstractNumId w:val="27"/>
  </w:num>
  <w:num w:numId="26">
    <w:abstractNumId w:val="2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örg Schmill">
    <w15:presenceInfo w15:providerId="Windows Live" w15:userId="0f4d2c70ca43de4a"/>
  </w15:person>
  <w15:person w15:author="von Arx Matthias">
    <w15:presenceInfo w15:providerId="AD" w15:userId="S-1-5-21-1989455172-1897784816-2661721949-22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468"/>
    <w:rsid w:val="000001DA"/>
    <w:rsid w:val="00004F70"/>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457F8"/>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857DD"/>
    <w:rsid w:val="0039117F"/>
    <w:rsid w:val="0039348C"/>
    <w:rsid w:val="00395C93"/>
    <w:rsid w:val="003A1AF1"/>
    <w:rsid w:val="003A53DC"/>
    <w:rsid w:val="003A6A2A"/>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C06D5"/>
    <w:rsid w:val="004C1564"/>
    <w:rsid w:val="004C291D"/>
    <w:rsid w:val="004C509E"/>
    <w:rsid w:val="004C73F8"/>
    <w:rsid w:val="004D0224"/>
    <w:rsid w:val="004D4126"/>
    <w:rsid w:val="004D4B7D"/>
    <w:rsid w:val="004E473F"/>
    <w:rsid w:val="004F0B65"/>
    <w:rsid w:val="004F2D32"/>
    <w:rsid w:val="004F6FD5"/>
    <w:rsid w:val="004F7158"/>
    <w:rsid w:val="005025A9"/>
    <w:rsid w:val="00503CDC"/>
    <w:rsid w:val="00505648"/>
    <w:rsid w:val="00511E0C"/>
    <w:rsid w:val="00520284"/>
    <w:rsid w:val="005218F2"/>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4484"/>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373F"/>
    <w:rsid w:val="00664CE9"/>
    <w:rsid w:val="00665C7C"/>
    <w:rsid w:val="00673AB3"/>
    <w:rsid w:val="00680626"/>
    <w:rsid w:val="00683991"/>
    <w:rsid w:val="0068465A"/>
    <w:rsid w:val="00685377"/>
    <w:rsid w:val="00685B44"/>
    <w:rsid w:val="00690724"/>
    <w:rsid w:val="006909D9"/>
    <w:rsid w:val="006A0561"/>
    <w:rsid w:val="006A4E64"/>
    <w:rsid w:val="006A58FC"/>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B30B9"/>
    <w:rsid w:val="007C297D"/>
    <w:rsid w:val="007C2C91"/>
    <w:rsid w:val="007C67F7"/>
    <w:rsid w:val="007D3A4D"/>
    <w:rsid w:val="007D3DC7"/>
    <w:rsid w:val="007E0F9D"/>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70F5"/>
    <w:rsid w:val="008D1775"/>
    <w:rsid w:val="008D3979"/>
    <w:rsid w:val="008D5204"/>
    <w:rsid w:val="008D5A96"/>
    <w:rsid w:val="008E4657"/>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210A"/>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457F8"/>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s://de.wikipedia.org/wiki/Technischer_Kalkkreislau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1B1F5-F191-43B0-8F53-BDB35FE59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Übersichtsdokument für die Lehrperson.dotx</Template>
  <TotalTime>0</TotalTime>
  <Pages>1</Pages>
  <Words>367</Words>
  <Characters>2315</Characters>
  <Application>Microsoft Office Word</Application>
  <DocSecurity>0</DocSecurity>
  <Lines>19</Lines>
  <Paragraphs>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von Arx Matthias</cp:lastModifiedBy>
  <cp:revision>4</cp:revision>
  <cp:lastPrinted>2020-02-13T13:20:00Z</cp:lastPrinted>
  <dcterms:created xsi:type="dcterms:W3CDTF">2020-08-18T20:05:00Z</dcterms:created>
  <dcterms:modified xsi:type="dcterms:W3CDTF">2020-11-11T12:11:00Z</dcterms:modified>
</cp:coreProperties>
</file>